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仿宋_GB2312" w:hAnsi="仿宋_GB2312" w:eastAsia="仿宋_GB2312" w:cs="仿宋_GB2312"/>
          <w:color w:val="070707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70707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70707"/>
          <w:sz w:val="32"/>
          <w:szCs w:val="32"/>
          <w:lang w:val="en-US" w:eastAsia="zh-CN"/>
        </w:rPr>
        <w:t>2</w:t>
      </w:r>
    </w:p>
    <w:p>
      <w:pPr>
        <w:spacing w:line="960" w:lineRule="auto"/>
        <w:ind w:left="-89" w:leftChars="-135" w:right="-340" w:rightChars="-162" w:hanging="194" w:hangingChars="36"/>
        <w:jc w:val="center"/>
        <w:rPr>
          <w:rFonts w:eastAsia="微软雅黑"/>
          <w:bCs/>
          <w:color w:val="000000" w:themeColor="text1"/>
          <w:sz w:val="54"/>
          <w:szCs w:val="54"/>
          <w14:textFill>
            <w14:solidFill>
              <w14:schemeClr w14:val="tx1"/>
            </w14:solidFill>
          </w14:textFill>
        </w:rPr>
      </w:pPr>
    </w:p>
    <w:p>
      <w:pPr>
        <w:spacing w:line="960" w:lineRule="auto"/>
        <w:ind w:right="-340" w:rightChars="-162"/>
        <w:rPr>
          <w:rFonts w:eastAsia="微软雅黑"/>
          <w:bCs/>
          <w:color w:val="000000" w:themeColor="text1"/>
          <w:sz w:val="54"/>
          <w:szCs w:val="5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eastAsia="黑体"/>
          <w:b/>
          <w:color w:val="000000" w:themeColor="text1"/>
          <w:sz w:val="52"/>
          <w:szCs w:val="54"/>
          <w14:textFill>
            <w14:solidFill>
              <w14:schemeClr w14:val="tx1"/>
            </w14:solidFill>
          </w14:textFill>
        </w:rPr>
      </w:pPr>
      <w:bookmarkStart w:id="0" w:name="_Hlk65690960"/>
      <w:r>
        <w:rPr>
          <w:rFonts w:hint="eastAsia" w:eastAsia="黑体"/>
          <w:b/>
          <w:color w:val="000000" w:themeColor="text1"/>
          <w:sz w:val="52"/>
          <w:szCs w:val="54"/>
          <w:lang w:val="en-US" w:eastAsia="zh-CN"/>
          <w14:textFill>
            <w14:solidFill>
              <w14:schemeClr w14:val="tx1"/>
            </w14:solidFill>
          </w14:textFill>
        </w:rPr>
        <w:t>嘉定区</w:t>
      </w:r>
      <w:r>
        <w:rPr>
          <w:rFonts w:hint="eastAsia" w:eastAsia="黑体"/>
          <w:b/>
          <w:color w:val="000000" w:themeColor="text1"/>
          <w:sz w:val="52"/>
          <w:szCs w:val="54"/>
          <w14:textFill>
            <w14:solidFill>
              <w14:schemeClr w14:val="tx1"/>
            </w14:solidFill>
          </w14:textFill>
        </w:rPr>
        <w:t>智能工厂申报书</w:t>
      </w:r>
    </w:p>
    <w:p>
      <w:pPr>
        <w:spacing w:line="960" w:lineRule="auto"/>
        <w:ind w:left="-95" w:leftChars="-135" w:right="-340" w:rightChars="-162" w:hanging="188" w:hangingChars="36"/>
        <w:rPr>
          <w:rFonts w:eastAsia="黑体"/>
          <w:b/>
          <w:color w:val="000000" w:themeColor="text1"/>
          <w:sz w:val="52"/>
          <w:szCs w:val="54"/>
          <w14:textFill>
            <w14:solidFill>
              <w14:schemeClr w14:val="tx1"/>
            </w14:solidFill>
          </w14:textFill>
        </w:rPr>
      </w:pPr>
    </w:p>
    <w:p>
      <w:pPr>
        <w:spacing w:line="960" w:lineRule="auto"/>
        <w:ind w:left="-95" w:leftChars="-135" w:right="-340" w:rightChars="-162" w:hanging="188" w:hangingChars="36"/>
        <w:rPr>
          <w:rFonts w:eastAsia="黑体"/>
          <w:b/>
          <w:color w:val="000000" w:themeColor="text1"/>
          <w:sz w:val="52"/>
          <w:szCs w:val="54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9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5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7" w:type="dxa"/>
            <w:vAlign w:val="center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28"/>
              </w:rPr>
              <w:t xml:space="preserve">项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>目  名  称</w:t>
            </w:r>
            <w:r>
              <w:rPr>
                <w:rFonts w:ascii="仿宋_GB2312" w:eastAsia="仿宋_GB2312"/>
                <w:sz w:val="32"/>
                <w:szCs w:val="28"/>
              </w:rPr>
              <w:t>：</w:t>
            </w:r>
          </w:p>
        </w:tc>
        <w:tc>
          <w:tcPr>
            <w:tcW w:w="5097" w:type="dxa"/>
            <w:vAlign w:val="center"/>
          </w:tcPr>
          <w:p>
            <w:pPr>
              <w:spacing w:after="156" w:afterLines="50"/>
              <w:rPr>
                <w:rFonts w:eastAsia="仿宋_GB2312"/>
                <w:color w:val="000000"/>
                <w:sz w:val="28"/>
                <w:u w:val="single"/>
              </w:rPr>
            </w:pPr>
            <w:r>
              <w:rPr>
                <w:rFonts w:hint="eastAsia" w:eastAsia="仿宋_GB2312"/>
                <w:color w:val="000000"/>
                <w:sz w:val="28"/>
                <w:u w:val="single"/>
              </w:rPr>
              <w:t>（单位）（特点/亮点）（产品）智能工厂</w:t>
            </w:r>
            <w:r>
              <w:rPr>
                <w:rFonts w:eastAsia="仿宋_GB2312"/>
                <w:color w:val="000000"/>
                <w:sz w:val="28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7" w:type="dxa"/>
            <w:vAlign w:val="center"/>
          </w:tcPr>
          <w:p>
            <w:pPr>
              <w:spacing w:after="156" w:afterLines="50"/>
              <w:rPr>
                <w:rFonts w:hint="eastAsia" w:ascii="仿宋_GB2312" w:eastAsia="仿宋_GB2312"/>
                <w:sz w:val="32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28"/>
              </w:rPr>
              <w:t xml:space="preserve">工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厂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地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>址：</w:t>
            </w:r>
          </w:p>
        </w:tc>
        <w:tc>
          <w:tcPr>
            <w:tcW w:w="5097" w:type="dxa"/>
            <w:vAlign w:val="center"/>
          </w:tcPr>
          <w:p>
            <w:pPr>
              <w:spacing w:after="156" w:afterLines="50"/>
              <w:rPr>
                <w:rFonts w:hint="eastAsia" w:ascii="仿宋_GB2312" w:eastAsia="仿宋_GB2312"/>
                <w:sz w:val="32"/>
                <w:szCs w:val="28"/>
              </w:rPr>
            </w:pPr>
            <w:r>
              <w:rPr>
                <w:rFonts w:eastAsia="仿宋_GB2312"/>
                <w:color w:val="000000"/>
                <w:sz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077" w:type="dxa"/>
            <w:vAlign w:val="center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28"/>
              </w:rPr>
              <w:t>申报单位（盖章）</w:t>
            </w:r>
            <w:r>
              <w:rPr>
                <w:rFonts w:ascii="仿宋_GB2312" w:eastAsia="仿宋_GB2312"/>
                <w:sz w:val="32"/>
                <w:szCs w:val="28"/>
              </w:rPr>
              <w:t>：</w:t>
            </w:r>
          </w:p>
        </w:tc>
        <w:tc>
          <w:tcPr>
            <w:tcW w:w="5097" w:type="dxa"/>
            <w:vAlign w:val="center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eastAsia="仿宋_GB2312"/>
                <w:color w:val="000000"/>
                <w:sz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7" w:type="dxa"/>
            <w:vAlign w:val="center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28"/>
              </w:rPr>
              <w:t xml:space="preserve">法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人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代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>表</w:t>
            </w:r>
            <w:r>
              <w:rPr>
                <w:rFonts w:ascii="仿宋_GB2312" w:eastAsia="仿宋_GB2312"/>
                <w:sz w:val="32"/>
                <w:szCs w:val="28"/>
              </w:rPr>
              <w:t>：</w:t>
            </w:r>
          </w:p>
        </w:tc>
        <w:tc>
          <w:tcPr>
            <w:tcW w:w="5097" w:type="dxa"/>
            <w:vAlign w:val="center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eastAsia="仿宋_GB2312"/>
                <w:color w:val="000000"/>
                <w:sz w:val="28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77" w:type="dxa"/>
            <w:vAlign w:val="bottom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28"/>
              </w:rPr>
              <w:t xml:space="preserve">申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报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日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期：</w:t>
            </w:r>
          </w:p>
        </w:tc>
        <w:tc>
          <w:tcPr>
            <w:tcW w:w="5097" w:type="dxa"/>
            <w:vAlign w:val="bottom"/>
          </w:tcPr>
          <w:p>
            <w:pPr>
              <w:spacing w:after="156" w:afterLines="50"/>
              <w:rPr>
                <w:rFonts w:ascii="仿宋_GB2312" w:eastAsia="仿宋_GB2312"/>
                <w:sz w:val="32"/>
                <w:szCs w:val="28"/>
              </w:rPr>
            </w:pPr>
            <w:r>
              <w:rPr>
                <w:rFonts w:ascii="仿宋_GB2312" w:eastAsia="仿宋_GB2312"/>
                <w:sz w:val="32"/>
                <w:szCs w:val="28"/>
              </w:rPr>
              <w:t xml:space="preserve">   2022 年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   月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   日</w:t>
            </w:r>
            <w:r>
              <w:rPr>
                <w:rFonts w:hint="eastAsia" w:ascii="仿宋_GB2312" w:eastAsia="仿宋_GB2312"/>
                <w:sz w:val="32"/>
                <w:szCs w:val="28"/>
              </w:rPr>
              <w:t xml:space="preserve"> </w:t>
            </w:r>
            <w:r>
              <w:rPr>
                <w:rFonts w:ascii="仿宋_GB2312" w:eastAsia="仿宋_GB2312"/>
                <w:sz w:val="32"/>
                <w:szCs w:val="28"/>
              </w:rPr>
              <w:t xml:space="preserve">   </w:t>
            </w:r>
          </w:p>
        </w:tc>
      </w:tr>
    </w:tbl>
    <w:p>
      <w:pPr>
        <w:ind w:firstLine="640"/>
      </w:pPr>
    </w:p>
    <w:p>
      <w:pPr>
        <w:ind w:firstLine="640"/>
      </w:pPr>
    </w:p>
    <w:bookmarkEnd w:id="0"/>
    <w:p>
      <w:pPr>
        <w:pStyle w:val="17"/>
        <w:rPr>
          <w:rFonts w:hint="eastAsia"/>
          <w:kern w:val="0"/>
        </w:rPr>
      </w:pPr>
    </w:p>
    <w:p/>
    <w:p/>
    <w:p/>
    <w:p/>
    <w:p>
      <w:pPr>
        <w:pStyle w:val="2"/>
      </w:pPr>
    </w:p>
    <w:p/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 w:cs="黑体"/>
          <w:sz w:val="32"/>
          <w:szCs w:val="32"/>
        </w:rPr>
        <w:t>填写说明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</w:p>
    <w:p>
      <w:pPr>
        <w:pStyle w:val="14"/>
        <w:numPr>
          <w:ilvl w:val="0"/>
          <w:numId w:val="1"/>
        </w:numPr>
        <w:spacing w:line="360" w:lineRule="auto"/>
        <w:ind w:firstLine="64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本申请书是申报单位申报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嘉定</w:t>
      </w:r>
      <w:r>
        <w:rPr>
          <w:rFonts w:hint="eastAsia" w:ascii="仿宋_GB2312" w:hAnsi="宋体" w:eastAsia="仿宋_GB2312" w:cs="仿宋_GB2312"/>
          <w:sz w:val="32"/>
          <w:szCs w:val="32"/>
        </w:rPr>
        <w:t>区智能工厂的重要依据，各栏目务必认真填写，填写时各栏目不得空缺，无此内容时填“无”。</w:t>
      </w:r>
    </w:p>
    <w:p>
      <w:pPr>
        <w:pStyle w:val="14"/>
        <w:numPr>
          <w:ilvl w:val="0"/>
          <w:numId w:val="1"/>
        </w:numPr>
        <w:spacing w:line="360" w:lineRule="auto"/>
        <w:ind w:firstLine="64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填写申请报告要求实事求是，认真填写各项内容，叙述文字简练、简明扼要，数据应真实、准确、可靠。</w:t>
      </w:r>
    </w:p>
    <w:p/>
    <w:p/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Toc89693978"/>
    </w:p>
    <w:p>
      <w:pPr>
        <w:spacing w:after="156" w:afterLines="50"/>
        <w:ind w:firstLine="640" w:firstLineChars="200"/>
        <w:outlineLvl w:val="0"/>
        <w:rPr>
          <w:rFonts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bookmarkEnd w:id="1"/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项目申请表</w:t>
      </w:r>
    </w:p>
    <w:tbl>
      <w:tblPr>
        <w:tblStyle w:val="10"/>
        <w:tblW w:w="8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54"/>
        <w:gridCol w:w="1481"/>
        <w:gridCol w:w="1455"/>
        <w:gridCol w:w="1536"/>
        <w:gridCol w:w="1465"/>
        <w:gridCol w:w="7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8" w:hRule="atLeast"/>
        </w:trPr>
        <w:tc>
          <w:tcPr>
            <w:tcW w:w="754" w:type="dxa"/>
            <w:vMerge w:val="restart"/>
            <w:textDirection w:val="tbRlV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b/>
                <w:bCs/>
                <w:kern w:val="0"/>
              </w:rPr>
              <w:t>企业基本信息</w:t>
            </w:r>
          </w:p>
        </w:tc>
        <w:tc>
          <w:tcPr>
            <w:tcW w:w="1481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申报单位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8" w:hRule="atLeast"/>
        </w:trPr>
        <w:tc>
          <w:tcPr>
            <w:tcW w:w="754" w:type="dxa"/>
            <w:vMerge w:val="continue"/>
            <w:textDirection w:val="tbRlV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rFonts w:hint="eastAsia" w:ascii="仿宋_GB2312"/>
                <w:kern w:val="0"/>
                <w:sz w:val="28"/>
                <w:szCs w:val="32"/>
              </w:rPr>
              <w:t>统一社会信用代码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所属行业</w:t>
            </w:r>
          </w:p>
        </w:tc>
        <w:tc>
          <w:tcPr>
            <w:tcW w:w="2991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72" w:type="dxa"/>
            <w:gridSpan w:val="2"/>
            <w:vMerge w:val="restart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kern w:val="0"/>
              </w:rPr>
              <w:t>所属</w:t>
            </w:r>
            <w:r>
              <w:rPr>
                <w:rFonts w:hint="eastAsia"/>
                <w:kern w:val="0"/>
              </w:rPr>
              <w:t>街镇/园区</w:t>
            </w:r>
          </w:p>
        </w:tc>
        <w:tc>
          <w:tcPr>
            <w:tcW w:w="1587" w:type="dxa"/>
            <w:vMerge w:val="restart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所属类型</w:t>
            </w:r>
          </w:p>
        </w:tc>
        <w:tc>
          <w:tcPr>
            <w:tcW w:w="2991" w:type="dxa"/>
            <w:gridSpan w:val="2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□离散行业</w:t>
            </w:r>
          </w:p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□流程行业</w:t>
            </w:r>
          </w:p>
        </w:tc>
        <w:tc>
          <w:tcPr>
            <w:tcW w:w="1472" w:type="dxa"/>
            <w:gridSpan w:val="2"/>
            <w:vMerge w:val="continue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587" w:type="dxa"/>
            <w:vMerge w:val="continue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95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 w:bidi="ar-SA"/>
              </w:rPr>
              <w:t>统一社会信用代码</w:t>
            </w:r>
          </w:p>
        </w:tc>
        <w:tc>
          <w:tcPr>
            <w:tcW w:w="2991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成立时间</w:t>
            </w:r>
          </w:p>
        </w:tc>
        <w:tc>
          <w:tcPr>
            <w:tcW w:w="1587" w:type="dxa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66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ind w:left="360" w:hanging="420" w:hangingChars="15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注册资金</w:t>
            </w:r>
          </w:p>
          <w:p>
            <w:pPr>
              <w:pStyle w:val="17"/>
              <w:rPr>
                <w:rFonts w:hint="eastAsia"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8"/>
                <w:szCs w:val="32"/>
              </w:rPr>
              <w:t>（万元）</w:t>
            </w:r>
          </w:p>
        </w:tc>
        <w:tc>
          <w:tcPr>
            <w:tcW w:w="2991" w:type="dxa"/>
            <w:gridSpan w:val="2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spacing w:line="360" w:lineRule="auto"/>
              <w:ind w:left="360" w:hanging="420" w:hangingChars="15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外资比例</w:t>
            </w:r>
          </w:p>
          <w:p>
            <w:pPr>
              <w:pStyle w:val="17"/>
              <w:rPr>
                <w:kern w:val="0"/>
              </w:rPr>
            </w:pPr>
            <w:r>
              <w:rPr>
                <w:rFonts w:hint="eastAsia" w:ascii="仿宋_GB2312"/>
                <w:kern w:val="0"/>
                <w:sz w:val="24"/>
                <w:szCs w:val="28"/>
              </w:rPr>
              <w:t>（含港澳台）</w:t>
            </w:r>
          </w:p>
        </w:tc>
        <w:tc>
          <w:tcPr>
            <w:tcW w:w="1587" w:type="dxa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12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8"/>
                <w:szCs w:val="28"/>
                <w:lang w:val="en-US" w:eastAsia="zh-CN" w:bidi="ar-SA"/>
              </w:rPr>
              <w:t>注册地址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12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rPr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kern w:val="0"/>
                <w:sz w:val="28"/>
                <w:szCs w:val="28"/>
              </w:rPr>
              <w:t>财税户管地址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12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rPr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kern w:val="0"/>
                <w:sz w:val="28"/>
                <w:szCs w:val="28"/>
              </w:rPr>
              <w:t>实际办公地址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3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2936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536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2019年</w:t>
            </w:r>
          </w:p>
        </w:tc>
        <w:tc>
          <w:tcPr>
            <w:tcW w:w="1465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2020年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2936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总资产（万元）</w:t>
            </w:r>
          </w:p>
        </w:tc>
        <w:tc>
          <w:tcPr>
            <w:tcW w:w="1536" w:type="dxa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65" w:type="dxa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594" w:type="dxa"/>
            <w:gridSpan w:val="2"/>
          </w:tcPr>
          <w:p>
            <w:pPr>
              <w:pStyle w:val="17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2936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负债率</w:t>
            </w:r>
          </w:p>
        </w:tc>
        <w:tc>
          <w:tcPr>
            <w:tcW w:w="1536" w:type="dxa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65" w:type="dxa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594" w:type="dxa"/>
            <w:gridSpan w:val="2"/>
          </w:tcPr>
          <w:p>
            <w:pPr>
              <w:pStyle w:val="17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2936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主营业务收入（万元）</w:t>
            </w:r>
          </w:p>
        </w:tc>
        <w:tc>
          <w:tcPr>
            <w:tcW w:w="1536" w:type="dxa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65" w:type="dxa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594" w:type="dxa"/>
            <w:gridSpan w:val="2"/>
          </w:tcPr>
          <w:p>
            <w:pPr>
              <w:pStyle w:val="17"/>
              <w:jc w:val="center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2936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税金（万元）</w:t>
            </w:r>
          </w:p>
        </w:tc>
        <w:tc>
          <w:tcPr>
            <w:tcW w:w="1536" w:type="dxa"/>
            <w:vAlign w:val="bottom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65" w:type="dxa"/>
            <w:vAlign w:val="bottom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594" w:type="dxa"/>
            <w:gridSpan w:val="2"/>
            <w:vAlign w:val="bottom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2936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利润（万元）</w:t>
            </w:r>
          </w:p>
        </w:tc>
        <w:tc>
          <w:tcPr>
            <w:tcW w:w="1536" w:type="dxa"/>
            <w:vAlign w:val="bottom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65" w:type="dxa"/>
            <w:vAlign w:val="bottom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594" w:type="dxa"/>
            <w:gridSpan w:val="2"/>
            <w:vAlign w:val="bottom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132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注册登记类型（单选）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□国有企业 □集体企业□民营企业□联营企业 </w:t>
            </w:r>
          </w:p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kern w:val="0"/>
                <w:sz w:val="24"/>
              </w:rPr>
              <w:t>股份有限公司</w:t>
            </w:r>
          </w:p>
          <w:p>
            <w:pPr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□港、澳、台商投资企业□股份合作企业   </w:t>
            </w:r>
          </w:p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□外商投资企业    </w:t>
            </w:r>
          </w:p>
          <w:p>
            <w:pPr>
              <w:pStyle w:val="17"/>
              <w:ind w:left="240" w:hanging="240" w:hangingChars="100"/>
              <w:rPr>
                <w:rFonts w:hint="eastAsia"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□高等院校 □研究院所  □社会团体   □其他：</w:t>
            </w:r>
          </w:p>
          <w:p>
            <w:pPr>
              <w:pStyle w:val="17"/>
              <w:ind w:left="240" w:hanging="240" w:hangingChars="100"/>
              <w:rPr>
                <w:rFonts w:hint="eastAsia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jc w:val="both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企业规模</w:t>
            </w:r>
          </w:p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 w:ascii="仿宋_GB2312"/>
                <w:kern w:val="0"/>
                <w:sz w:val="24"/>
              </w:rPr>
              <w:t>（单选）</w:t>
            </w:r>
          </w:p>
        </w:tc>
        <w:tc>
          <w:tcPr>
            <w:tcW w:w="6050" w:type="dxa"/>
            <w:gridSpan w:val="5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□大型企业    □中小型企业   □微型企业</w:t>
            </w:r>
          </w:p>
          <w:p>
            <w:pPr>
              <w:pStyle w:val="17"/>
              <w:rPr>
                <w:rFonts w:hint="eastAsia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restart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职工情况</w:t>
            </w:r>
          </w:p>
        </w:tc>
        <w:tc>
          <w:tcPr>
            <w:tcW w:w="2991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职工总人数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4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17"/>
              <w:jc w:val="lef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研发人员人数</w:t>
            </w:r>
          </w:p>
        </w:tc>
        <w:tc>
          <w:tcPr>
            <w:tcW w:w="1536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管理人员人数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研发人员占比</w:t>
            </w:r>
          </w:p>
        </w:tc>
        <w:tc>
          <w:tcPr>
            <w:tcW w:w="1536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管理人员占比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1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本科以上研发人员</w:t>
            </w:r>
          </w:p>
        </w:tc>
        <w:tc>
          <w:tcPr>
            <w:tcW w:w="1536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本科以上管理人员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66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restart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rFonts w:hint="eastAsia"/>
                <w:kern w:val="0"/>
              </w:rPr>
              <w:t>法人信息</w:t>
            </w: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rFonts w:hint="eastAsia"/>
                <w:kern w:val="0"/>
              </w:rPr>
              <w:t>姓名</w:t>
            </w:r>
          </w:p>
        </w:tc>
        <w:tc>
          <w:tcPr>
            <w:tcW w:w="1536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rFonts w:hint="eastAsia"/>
                <w:kern w:val="0"/>
              </w:rPr>
              <w:t>性别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rFonts w:hint="eastAsia"/>
                <w:kern w:val="0"/>
              </w:rPr>
              <w:t>证件类型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kern w:val="0"/>
                <w:sz w:val="24"/>
              </w:rPr>
              <w:t>身份证号</w:t>
            </w:r>
          </w:p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□护照</w:t>
            </w:r>
          </w:p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 w:ascii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/>
                <w:kern w:val="0"/>
                <w:sz w:val="24"/>
              </w:rPr>
              <w:t>军官证</w:t>
            </w: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证件号码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kern w:val="0"/>
              </w:rPr>
              <w:t>移动电话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rFonts w:hint="eastAsia"/>
                <w:kern w:val="0"/>
              </w:rPr>
            </w:pPr>
            <w:r>
              <w:rPr>
                <w:kern w:val="0"/>
              </w:rPr>
              <w:t>电子信箱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8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restart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联系人信息</w:t>
            </w: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姓名</w:t>
            </w:r>
          </w:p>
        </w:tc>
        <w:tc>
          <w:tcPr>
            <w:tcW w:w="1536" w:type="dxa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职务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79" w:hRule="atLeast"/>
        </w:trPr>
        <w:tc>
          <w:tcPr>
            <w:tcW w:w="754" w:type="dxa"/>
            <w:vMerge w:val="continue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5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移动电话</w:t>
            </w:r>
          </w:p>
        </w:tc>
        <w:tc>
          <w:tcPr>
            <w:tcW w:w="1536" w:type="dxa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65" w:type="dxa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电子信箱</w:t>
            </w:r>
          </w:p>
        </w:tc>
        <w:tc>
          <w:tcPr>
            <w:tcW w:w="1594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56" w:hRule="atLeast"/>
        </w:trPr>
        <w:tc>
          <w:tcPr>
            <w:tcW w:w="754" w:type="dxa"/>
            <w:vMerge w:val="restart"/>
            <w:textDirection w:val="tbRlV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项目信息</w:t>
            </w:r>
          </w:p>
        </w:tc>
        <w:tc>
          <w:tcPr>
            <w:tcW w:w="1481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kern w:val="0"/>
              </w:rPr>
              <w:t>项目名称</w:t>
            </w:r>
          </w:p>
        </w:tc>
        <w:tc>
          <w:tcPr>
            <w:tcW w:w="2991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项目建设时间</w:t>
            </w:r>
          </w:p>
        </w:tc>
        <w:tc>
          <w:tcPr>
            <w:tcW w:w="1587" w:type="dxa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56" w:hRule="atLeast"/>
        </w:trPr>
        <w:tc>
          <w:tcPr>
            <w:tcW w:w="754" w:type="dxa"/>
            <w:vMerge w:val="continue"/>
            <w:textDirection w:val="tbRlV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17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合作单位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22" w:hRule="atLeast"/>
        </w:trPr>
        <w:tc>
          <w:tcPr>
            <w:tcW w:w="754" w:type="dxa"/>
            <w:vMerge w:val="continue"/>
          </w:tcPr>
          <w:p>
            <w:pPr>
              <w:pStyle w:val="17"/>
              <w:jc w:val="center"/>
              <w:rPr>
                <w:kern w:val="0"/>
              </w:rPr>
            </w:pPr>
          </w:p>
        </w:tc>
        <w:tc>
          <w:tcPr>
            <w:tcW w:w="4472" w:type="dxa"/>
            <w:gridSpan w:val="3"/>
            <w:vAlign w:val="center"/>
          </w:tcPr>
          <w:p>
            <w:pPr>
              <w:pStyle w:val="17"/>
              <w:rPr>
                <w:kern w:val="0"/>
              </w:rPr>
            </w:pPr>
            <w:r>
              <w:rPr>
                <w:kern w:val="0"/>
              </w:rPr>
              <w:t>项目总投入（万元）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pStyle w:val="17"/>
              <w:rPr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320" w:hRule="atLeast"/>
        </w:trPr>
        <w:tc>
          <w:tcPr>
            <w:tcW w:w="754" w:type="dxa"/>
            <w:vMerge w:val="continue"/>
          </w:tcPr>
          <w:p>
            <w:pPr>
              <w:pStyle w:val="17"/>
              <w:jc w:val="center"/>
              <w:rPr>
                <w:color w:val="FF0000"/>
                <w:kern w:val="0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ind w:left="0" w:firstLine="0"/>
              <w:rPr>
                <w:color w:val="FF0000"/>
                <w:kern w:val="0"/>
                <w:sz w:val="28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总体情况</w:t>
            </w:r>
          </w:p>
        </w:tc>
        <w:tc>
          <w:tcPr>
            <w:tcW w:w="6050" w:type="dxa"/>
            <w:gridSpan w:val="5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ind w:left="0" w:firstLine="0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（按企业项目情况、项目亮点、新技术应用情况和项目成效四个方面简要描述和总结，1000字以内）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19" w:hRule="atLeast"/>
        </w:trPr>
        <w:tc>
          <w:tcPr>
            <w:tcW w:w="754" w:type="dxa"/>
            <w:vAlign w:val="center"/>
          </w:tcPr>
          <w:p>
            <w:pPr>
              <w:pStyle w:val="17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申请单位意见</w:t>
            </w:r>
          </w:p>
        </w:tc>
        <w:tc>
          <w:tcPr>
            <w:tcW w:w="753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ind w:right="23" w:firstLine="560" w:firstLineChars="200"/>
              <w:jc w:val="lef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 xml:space="preserve">同意申请 </w:t>
            </w:r>
          </w:p>
          <w:p>
            <w:pPr>
              <w:wordWrap w:val="0"/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_GB2312" w:eastAsia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wordWrap/>
              <w:autoSpaceDE w:val="0"/>
              <w:autoSpaceDN w:val="0"/>
              <w:adjustRightInd w:val="0"/>
              <w:spacing w:line="360" w:lineRule="auto"/>
              <w:ind w:firstLine="3080" w:firstLineChars="1100"/>
              <w:jc w:val="left"/>
              <w:rPr>
                <w:rFonts w:ascii="仿宋_GB2312" w:eastAsia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  <w:lang w:val="zh-CN"/>
              </w:rPr>
              <w:t xml:space="preserve">法人签字： 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  <w:lang w:val="zh-CN"/>
              </w:rPr>
              <w:t xml:space="preserve">   </w:t>
            </w:r>
          </w:p>
          <w:p>
            <w:pPr>
              <w:wordWrap/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kern w:val="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申请事项负责人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  <w:lang w:val="zh-CN"/>
              </w:rPr>
              <w:t>签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字</w:t>
            </w: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  <w:lang w:val="zh-CN"/>
              </w:rPr>
              <w:t xml:space="preserve">： 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  <w:lang w:val="zh-CN"/>
              </w:rPr>
              <w:t xml:space="preserve">   </w:t>
            </w:r>
          </w:p>
          <w:p>
            <w:pPr>
              <w:pStyle w:val="5"/>
              <w:wordWrap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 xml:space="preserve">单位（公章）： </w:t>
            </w: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</w:t>
            </w:r>
          </w:p>
          <w:p>
            <w:pPr>
              <w:pStyle w:val="2"/>
              <w:adjustRightInd w:val="0"/>
              <w:snapToGrid w:val="0"/>
              <w:spacing w:line="360" w:lineRule="auto"/>
              <w:ind w:left="0" w:firstLine="0"/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kern w:val="0"/>
                <w:sz w:val="28"/>
                <w:szCs w:val="36"/>
              </w:rPr>
              <w:t xml:space="preserve">           </w:t>
            </w:r>
            <w:r>
              <w:rPr>
                <w:rFonts w:eastAsia="仿宋_GB2312"/>
                <w:kern w:val="0"/>
                <w:sz w:val="28"/>
                <w:szCs w:val="36"/>
              </w:rPr>
              <w:t xml:space="preserve">                          </w:t>
            </w:r>
            <w:r>
              <w:rPr>
                <w:rFonts w:hint="eastAsia" w:eastAsia="仿宋_GB2312"/>
                <w:kern w:val="0"/>
                <w:sz w:val="28"/>
                <w:szCs w:val="36"/>
              </w:rPr>
              <w:t xml:space="preserve">  年  月  日</w:t>
            </w:r>
          </w:p>
        </w:tc>
      </w:tr>
    </w:tbl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ind w:firstLine="643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156" w:afterLines="50"/>
        <w:ind w:firstLine="640" w:firstLineChars="200"/>
        <w:outlineLvl w:val="0"/>
        <w:rPr>
          <w:rFonts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二、申报单位情况概述</w:t>
      </w:r>
    </w:p>
    <w:p>
      <w:pPr>
        <w:spacing w:line="360" w:lineRule="auto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包含但不限于以下内容（1</w:t>
      </w:r>
      <w:r>
        <w:rPr>
          <w:rFonts w:ascii="仿宋_GB2312" w:eastAsia="仿宋_GB2312"/>
          <w:sz w:val="32"/>
          <w:szCs w:val="32"/>
        </w:rPr>
        <w:t>500</w:t>
      </w:r>
      <w:r>
        <w:rPr>
          <w:rFonts w:hint="eastAsia" w:ascii="仿宋_GB2312" w:eastAsia="仿宋_GB2312"/>
          <w:sz w:val="32"/>
          <w:szCs w:val="32"/>
        </w:rPr>
        <w:t>字以内）：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发展历程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主营业务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技术水平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- </w:t>
      </w:r>
      <w:r>
        <w:rPr>
          <w:rFonts w:hint="eastAsia" w:ascii="仿宋_GB2312" w:eastAsia="仿宋_GB2312"/>
          <w:sz w:val="32"/>
          <w:szCs w:val="32"/>
        </w:rPr>
        <w:t>市场开拓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各类荣誉</w:t>
      </w:r>
    </w:p>
    <w:p>
      <w:pPr>
        <w:spacing w:line="360" w:lineRule="auto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单位近五年获得或正在申请国家和地方资助，请填下表（非必填，可加行）</w:t>
      </w:r>
    </w:p>
    <w:tbl>
      <w:tblPr>
        <w:tblStyle w:val="9"/>
        <w:tblW w:w="90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023"/>
        <w:gridCol w:w="1377"/>
        <w:gridCol w:w="1376"/>
        <w:gridCol w:w="1518"/>
        <w:gridCol w:w="1253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4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 Neue" w:eastAsia="仿宋_GB2312"/>
                <w:b/>
                <w:bCs/>
                <w:color w:val="000000"/>
                <w:sz w:val="24"/>
                <w:shd w:val="clear" w:color="auto" w:fill="FCFCFC"/>
              </w:rPr>
              <w:t>申报单位获得或正在申请资助情况</w:t>
            </w:r>
            <w:r>
              <w:rPr>
                <w:rFonts w:hint="eastAsia" w:ascii="仿宋_GB2312" w:hAnsi="Helvetica Neue" w:eastAsia="仿宋_GB2312"/>
                <w:color w:val="000000"/>
                <w:sz w:val="24"/>
                <w:shd w:val="clear" w:color="auto" w:fill="FCFCFC"/>
              </w:rPr>
              <w:t>（国家、上海市、</w:t>
            </w:r>
            <w:r>
              <w:rPr>
                <w:rFonts w:hint="eastAsia" w:ascii="仿宋_GB2312" w:hAnsi="Helvetica Neue" w:eastAsia="仿宋_GB2312"/>
                <w:color w:val="000000"/>
                <w:sz w:val="24"/>
                <w:shd w:val="clear" w:color="auto" w:fill="FCFCFC"/>
                <w:lang w:eastAsia="zh-CN"/>
              </w:rPr>
              <w:t>嘉定</w:t>
            </w:r>
            <w:r>
              <w:rPr>
                <w:rFonts w:hint="eastAsia" w:ascii="仿宋_GB2312" w:hAnsi="Helvetica Neue" w:eastAsia="仿宋_GB2312"/>
                <w:color w:val="000000"/>
                <w:sz w:val="24"/>
                <w:shd w:val="clear" w:color="auto" w:fill="FCFCFC"/>
              </w:rPr>
              <w:t>区等）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234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类别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项目类别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项目名称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项目起止年月</w:t>
            </w: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资助金额(万元)</w:t>
            </w:r>
          </w:p>
        </w:tc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项目内容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进展或完成情况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3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已经获得项目情况</w:t>
            </w:r>
          </w:p>
        </w:tc>
        <w:tc>
          <w:tcPr>
            <w:tcW w:w="10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3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正在申请项目情况</w:t>
            </w:r>
          </w:p>
        </w:tc>
        <w:tc>
          <w:tcPr>
            <w:tcW w:w="102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7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pStyle w:val="16"/>
        <w:ind w:firstLine="0" w:firstLineChars="0"/>
      </w:pPr>
    </w:p>
    <w:p>
      <w:pPr>
        <w:pStyle w:val="16"/>
        <w:ind w:firstLine="0" w:firstLineChars="0"/>
      </w:pPr>
    </w:p>
    <w:p>
      <w:pPr>
        <w:pStyle w:val="16"/>
        <w:ind w:firstLine="0" w:firstLineChars="0"/>
      </w:pPr>
    </w:p>
    <w:p>
      <w:pPr>
        <w:widowControl/>
        <w:jc w:val="left"/>
        <w:rPr>
          <w:rFonts w:eastAsia="仿宋_GB2312" w:cs="仿宋_GB2312"/>
          <w:kern w:val="0"/>
          <w:sz w:val="32"/>
          <w:szCs w:val="32"/>
        </w:rPr>
      </w:pPr>
      <w:r>
        <w:br w:type="page"/>
      </w:r>
    </w:p>
    <w:p>
      <w:pPr>
        <w:spacing w:after="156" w:afterLines="50"/>
        <w:ind w:firstLine="640" w:firstLineChars="200"/>
        <w:outlineLvl w:val="0"/>
        <w:rPr>
          <w:rFonts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、智能工厂建设内容</w:t>
      </w:r>
    </w:p>
    <w:p>
      <w:pPr>
        <w:spacing w:line="360" w:lineRule="auto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包含但不限于以下内容（</w:t>
      </w:r>
      <w:r>
        <w:rPr>
          <w:rFonts w:ascii="仿宋_GB2312" w:eastAsia="仿宋_GB2312"/>
          <w:sz w:val="32"/>
          <w:szCs w:val="32"/>
        </w:rPr>
        <w:t>3000</w:t>
      </w:r>
      <w:r>
        <w:rPr>
          <w:rFonts w:hint="eastAsia" w:ascii="仿宋_GB2312" w:eastAsia="仿宋_GB2312"/>
          <w:sz w:val="32"/>
          <w:szCs w:val="32"/>
        </w:rPr>
        <w:t>字以内）：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项目基本情况（项目建设概述、整体规划、当前建设进展等）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项目亮点及先进性总结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具体应用环节和场景（包含环节和场景的应用描述、主要应用技术，可参考《智能制造典型场景参考指引（2021年）》）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新技术融合（新一代信息技术融合应用的亮点、作用、先进性，新技术包括5G、数字孪生、人工智能、区块链、大数据、物联网等）</w:t>
      </w:r>
    </w:p>
    <w:p>
      <w:pPr>
        <w:widowControl/>
        <w:jc w:val="left"/>
        <w:rPr>
          <w:rFonts w:eastAsia="仿宋_GB2312" w:cs="仿宋_GB2312"/>
          <w:kern w:val="0"/>
          <w:sz w:val="32"/>
          <w:szCs w:val="32"/>
        </w:rPr>
      </w:pPr>
      <w:r>
        <w:br w:type="page"/>
      </w:r>
    </w:p>
    <w:p>
      <w:pPr>
        <w:spacing w:after="156" w:afterLines="50"/>
        <w:ind w:firstLine="640" w:firstLineChars="200"/>
        <w:outlineLvl w:val="0"/>
        <w:rPr>
          <w:rFonts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、智能工厂项目成效</w:t>
      </w:r>
    </w:p>
    <w:p>
      <w:pPr>
        <w:spacing w:line="360" w:lineRule="auto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包含但不限于以下内容（</w:t>
      </w:r>
      <w:r>
        <w:rPr>
          <w:rFonts w:ascii="仿宋_GB2312" w:eastAsia="仿宋_GB2312"/>
          <w:sz w:val="32"/>
          <w:szCs w:val="32"/>
        </w:rPr>
        <w:t>1000</w:t>
      </w:r>
      <w:r>
        <w:rPr>
          <w:rFonts w:hint="eastAsia" w:ascii="仿宋_GB2312" w:eastAsia="仿宋_GB2312"/>
          <w:sz w:val="32"/>
          <w:szCs w:val="32"/>
        </w:rPr>
        <w:t>字以内）：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经济效益（企业提质、增效、降本、减存、减碳等方面，具体量化数据）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产业链带动</w:t>
      </w:r>
      <w:r>
        <w:rPr>
          <w:rFonts w:hint="eastAsia" w:ascii="仿宋_GB2312" w:eastAsia="仿宋_GB2312"/>
          <w:sz w:val="32"/>
          <w:szCs w:val="32"/>
        </w:rPr>
        <w:t>（对上下游的数字化影响，具体量化数据）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对行业的影响和示范（</w:t>
      </w:r>
      <w:r>
        <w:rPr>
          <w:rFonts w:hint="eastAsia" w:ascii="仿宋_GB2312" w:hAnsi="Times New Roman" w:eastAsia="仿宋_GB2312"/>
          <w:sz w:val="32"/>
          <w:szCs w:val="32"/>
        </w:rPr>
        <w:t>可复制、可推广</w:t>
      </w:r>
      <w:r>
        <w:rPr>
          <w:rFonts w:hint="eastAsia" w:ascii="仿宋_GB2312" w:eastAsia="仿宋_GB2312"/>
          <w:sz w:val="32"/>
          <w:szCs w:val="32"/>
        </w:rPr>
        <w:t>的场景，及宣传推广</w:t>
      </w:r>
      <w:r>
        <w:rPr>
          <w:rFonts w:hint="eastAsia" w:ascii="仿宋_GB2312" w:hAnsi="Times New Roman" w:eastAsia="仿宋_GB2312"/>
          <w:sz w:val="32"/>
          <w:szCs w:val="32"/>
        </w:rPr>
        <w:t>能力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社会效益</w:t>
      </w:r>
    </w:p>
    <w:p>
      <w:pPr>
        <w:widowControl/>
        <w:jc w:val="left"/>
        <w:rPr>
          <w:rFonts w:eastAsia="仿宋_GB2312" w:cs="仿宋_GB2312"/>
          <w:kern w:val="0"/>
          <w:sz w:val="32"/>
          <w:szCs w:val="32"/>
        </w:rPr>
      </w:pPr>
      <w:r>
        <w:br w:type="page"/>
      </w:r>
    </w:p>
    <w:p>
      <w:pPr>
        <w:spacing w:after="156" w:afterLines="50"/>
        <w:ind w:firstLine="640" w:firstLineChars="200"/>
        <w:outlineLvl w:val="0"/>
        <w:rPr>
          <w:rFonts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、后续建设计划</w:t>
      </w:r>
    </w:p>
    <w:p>
      <w:pPr>
        <w:pStyle w:val="14"/>
        <w:spacing w:line="360" w:lineRule="auto"/>
        <w:ind w:left="420"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包含但不限于以下内容（</w:t>
      </w:r>
      <w:r>
        <w:rPr>
          <w:rFonts w:ascii="仿宋_GB2312" w:eastAsia="仿宋_GB2312"/>
          <w:sz w:val="32"/>
          <w:szCs w:val="32"/>
        </w:rPr>
        <w:t>1000</w:t>
      </w:r>
      <w:r>
        <w:rPr>
          <w:rFonts w:hint="eastAsia" w:ascii="仿宋_GB2312" w:eastAsia="仿宋_GB2312"/>
          <w:sz w:val="32"/>
          <w:szCs w:val="32"/>
        </w:rPr>
        <w:t>字以内）：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后续拟打造的重点场景（包含环节和场景的应用简介、新技术的应用）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后续建设内容亮点及先进性</w:t>
      </w:r>
    </w:p>
    <w:p>
      <w:pPr>
        <w:pStyle w:val="14"/>
        <w:spacing w:line="360" w:lineRule="auto"/>
        <w:ind w:left="420" w:firstLine="0" w:firstLineChars="0"/>
        <w:jc w:val="left"/>
        <w:rPr>
          <w:rFonts w:ascii="仿宋_GB2312" w:eastAsia="仿宋_GB2312"/>
          <w:sz w:val="28"/>
          <w:szCs w:val="28"/>
        </w:rPr>
      </w:pPr>
    </w:p>
    <w:p>
      <w:pPr>
        <w:pStyle w:val="16"/>
        <w:ind w:firstLine="0" w:firstLineChars="0"/>
      </w:pPr>
    </w:p>
    <w:p>
      <w:pPr>
        <w:widowControl/>
        <w:jc w:val="left"/>
        <w:rPr>
          <w:rFonts w:eastAsia="仿宋_GB2312" w:cs="仿宋_GB2312"/>
          <w:kern w:val="0"/>
          <w:sz w:val="32"/>
          <w:szCs w:val="32"/>
        </w:rPr>
      </w:pPr>
      <w:r>
        <w:br w:type="page"/>
      </w:r>
    </w:p>
    <w:p>
      <w:pPr>
        <w:spacing w:after="156" w:afterLines="50"/>
        <w:ind w:firstLine="640" w:firstLineChars="200"/>
        <w:outlineLvl w:val="0"/>
        <w:rPr>
          <w:rFonts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、真实性声明</w:t>
      </w:r>
    </w:p>
    <w:p>
      <w:pPr>
        <w:pStyle w:val="5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申报单位真实性承诺及信用承诺如下：</w:t>
      </w:r>
    </w:p>
    <w:p>
      <w:pPr>
        <w:pStyle w:val="5"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pStyle w:val="5"/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1、本单位申报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嘉定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区智能工厂的材料真实、有效，不存在弄虚作假、误导性陈述或者重大遗漏的情况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且</w:t>
      </w:r>
      <w:r>
        <w:rPr>
          <w:rFonts w:hint="eastAsia" w:ascii="仿宋_GB2312" w:hAnsi="Times New Roman" w:eastAsia="仿宋_GB2312" w:cs="Times New Roman"/>
          <w:sz w:val="32"/>
          <w:szCs w:val="32"/>
        </w:rPr>
        <w:t>尚未获得本市或本区其他专项支持。</w:t>
      </w:r>
    </w:p>
    <w:p>
      <w:pPr>
        <w:pStyle w:val="5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2、本单位及法定代表人无严重失信记录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5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3、本单位承诺自申请之日起5年以内不改变在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嘉定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区的纳税义务，且无正当理由实际经营地不得迁离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嘉定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区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5"/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4、以上承诺如有不实，或违反以上承诺，或存在违反法律法规的行为，本单位愿意承担相应责任，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若有资金支持，则</w:t>
      </w:r>
      <w:r>
        <w:rPr>
          <w:rFonts w:hint="eastAsia" w:ascii="仿宋_GB2312" w:hAnsi="Times New Roman" w:eastAsia="仿宋_GB2312" w:cs="Times New Roman"/>
          <w:sz w:val="32"/>
          <w:szCs w:val="32"/>
        </w:rPr>
        <w:t>限期内退回，且结束申报三年内不再参与专项资金的申报。</w:t>
      </w:r>
    </w:p>
    <w:p>
      <w:pPr>
        <w:pStyle w:val="5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pStyle w:val="5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pStyle w:val="5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</w:t>
      </w:r>
    </w:p>
    <w:p>
      <w:pPr>
        <w:pStyle w:val="5"/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pStyle w:val="5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法定代表人（</w:t>
      </w:r>
      <w:r>
        <w:rPr>
          <w:rFonts w:hint="eastAsia" w:ascii="仿宋_GB2312" w:eastAsia="仿宋_GB2312" w:cs="仿宋_GB2312"/>
          <w:sz w:val="32"/>
          <w:szCs w:val="32"/>
          <w:lang w:val="zh-CN"/>
        </w:rPr>
        <w:t>签</w:t>
      </w:r>
      <w:r>
        <w:rPr>
          <w:rFonts w:hint="eastAsia" w:ascii="仿宋_GB2312" w:eastAsia="仿宋_GB2312" w:cs="仿宋_GB2312"/>
          <w:sz w:val="32"/>
          <w:szCs w:val="32"/>
        </w:rPr>
        <w:t>字、盖章</w:t>
      </w:r>
      <w:r>
        <w:rPr>
          <w:rFonts w:hint="eastAsia" w:ascii="仿宋_GB2312" w:eastAsia="仿宋_GB2312" w:cs="仿宋_GB2312"/>
          <w:sz w:val="32"/>
          <w:szCs w:val="32"/>
          <w:lang w:val="zh-CN"/>
        </w:rPr>
        <w:t>）：</w:t>
      </w:r>
    </w:p>
    <w:p>
      <w:pPr>
        <w:pStyle w:val="5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承诺单位（公章）：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</w:t>
      </w:r>
    </w:p>
    <w:p>
      <w:pPr>
        <w:spacing w:after="156" w:afterLines="50"/>
        <w:ind w:firstLine="640" w:firstLineChars="200"/>
        <w:outlineLvl w:val="0"/>
        <w:rPr>
          <w:rFonts w:hint="eastAsia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sz w:val="32"/>
          <w:szCs w:val="32"/>
        </w:rPr>
        <w:t xml:space="preserve">         </w:t>
      </w:r>
      <w:r>
        <w:rPr>
          <w:rFonts w:eastAsia="仿宋_GB2312"/>
          <w:sz w:val="32"/>
          <w:szCs w:val="32"/>
        </w:rPr>
        <w:t xml:space="preserve">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承诺日期：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 xml:space="preserve">年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月 </w:t>
      </w:r>
      <w:ins w:id="0" w:author="张玉莹" w:date="2022-10-10T16:32:39Z">
        <w:r>
          <w:rPr>
            <w:rFonts w:hint="eastAsia" w:eastAsia="仿宋_GB2312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eastAsia="仿宋_GB2312"/>
          <w:sz w:val="32"/>
          <w:szCs w:val="32"/>
        </w:rPr>
        <w:t>日</w:t>
      </w:r>
      <w:bookmarkStart w:id="2" w:name="_GoBack"/>
      <w:bookmarkEnd w:id="2"/>
    </w:p>
    <w:p>
      <w:pPr>
        <w:widowControl/>
        <w:jc w:val="left"/>
        <w:rPr>
          <w:rFonts w:eastAsia="仿宋_GB2312" w:cs="仿宋_GB2312"/>
          <w:kern w:val="0"/>
          <w:sz w:val="36"/>
          <w:szCs w:val="36"/>
        </w:rPr>
      </w:pPr>
      <w:r>
        <w:rPr>
          <w:rFonts w:eastAsia="仿宋_GB2312" w:cs="仿宋_GB2312"/>
          <w:kern w:val="0"/>
          <w:sz w:val="36"/>
          <w:szCs w:val="36"/>
        </w:rPr>
        <w:br w:type="page"/>
      </w:r>
    </w:p>
    <w:p>
      <w:pPr>
        <w:spacing w:after="156" w:afterLines="50"/>
        <w:ind w:firstLine="640" w:firstLineChars="200"/>
        <w:outlineLvl w:val="0"/>
        <w:rPr>
          <w:rFonts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eastAsia="黑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、智能工厂现场照片</w:t>
      </w:r>
    </w:p>
    <w:p>
      <w:pPr>
        <w:pStyle w:val="14"/>
        <w:spacing w:line="360" w:lineRule="auto"/>
        <w:ind w:left="420"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包含但不限于以下内容（不超过2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张，请标注照片标题）：</w:t>
      </w:r>
    </w:p>
    <w:p>
      <w:pPr>
        <w:pStyle w:val="14"/>
        <w:spacing w:line="360" w:lineRule="auto"/>
        <w:ind w:left="420"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工厂整体照片</w:t>
      </w:r>
    </w:p>
    <w:p>
      <w:pPr>
        <w:pStyle w:val="14"/>
        <w:spacing w:line="360" w:lineRule="auto"/>
        <w:ind w:left="420"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工厂正门照片</w:t>
      </w:r>
    </w:p>
    <w:p>
      <w:pPr>
        <w:pStyle w:val="14"/>
        <w:spacing w:line="360" w:lineRule="auto"/>
        <w:ind w:left="420" w:firstLine="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智能制造亮点场景照片</w:t>
      </w:r>
    </w:p>
    <w:p>
      <w:pPr>
        <w:pStyle w:val="5"/>
        <w:jc w:val="left"/>
        <w:rPr>
          <w:rFonts w:ascii="仿宋_GB2312" w:hAnsi="Times New Roman" w:eastAsia="仿宋_GB2312" w:cs="Times New Roman"/>
          <w:sz w:val="28"/>
          <w:szCs w:val="28"/>
        </w:rPr>
      </w:pPr>
    </w:p>
    <w:p>
      <w:pPr>
        <w:widowControl/>
        <w:jc w:val="left"/>
        <w:rPr>
          <w:rFonts w:eastAsia="仿宋_GB2312" w:cs="仿宋_GB2312"/>
          <w:kern w:val="0"/>
          <w:sz w:val="36"/>
          <w:szCs w:val="36"/>
        </w:rPr>
      </w:pPr>
    </w:p>
    <w:p>
      <w:pPr>
        <w:widowControl/>
        <w:jc w:val="left"/>
        <w:rPr>
          <w:rFonts w:hint="eastAsia" w:eastAsia="仿宋_GB2312" w:cs="仿宋_GB2312"/>
          <w:kern w:val="0"/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380388"/>
    <w:multiLevelType w:val="multilevel"/>
    <w:tmpl w:val="7E380388"/>
    <w:lvl w:ilvl="0" w:tentative="0">
      <w:start w:val="0"/>
      <w:numFmt w:val="bullet"/>
      <w:lvlText w:val="-"/>
      <w:lvlJc w:val="left"/>
      <w:pPr>
        <w:ind w:left="360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玉莹">
    <w15:presenceInfo w15:providerId="WPS Office" w15:userId="34268597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wNWRjZWEzZTUyNTQ3ODY2YzhkYzk4NWM1MGIzMTgifQ=="/>
  </w:docVars>
  <w:rsids>
    <w:rsidRoot w:val="00037BA5"/>
    <w:rsid w:val="00037BA5"/>
    <w:rsid w:val="00175D5A"/>
    <w:rsid w:val="001D5BF1"/>
    <w:rsid w:val="00295711"/>
    <w:rsid w:val="002E58FF"/>
    <w:rsid w:val="003526E0"/>
    <w:rsid w:val="003B03E1"/>
    <w:rsid w:val="004000D7"/>
    <w:rsid w:val="00506A99"/>
    <w:rsid w:val="00594347"/>
    <w:rsid w:val="00600A8E"/>
    <w:rsid w:val="00667685"/>
    <w:rsid w:val="007B30EB"/>
    <w:rsid w:val="007E5690"/>
    <w:rsid w:val="00A5416B"/>
    <w:rsid w:val="00AA2541"/>
    <w:rsid w:val="00AA6AF3"/>
    <w:rsid w:val="00CA194F"/>
    <w:rsid w:val="00CE58E5"/>
    <w:rsid w:val="00D52AF8"/>
    <w:rsid w:val="00EE52C2"/>
    <w:rsid w:val="00F61351"/>
    <w:rsid w:val="00FC0119"/>
    <w:rsid w:val="00FE12B0"/>
    <w:rsid w:val="00FF4A38"/>
    <w:rsid w:val="0812567E"/>
    <w:rsid w:val="0F113FD8"/>
    <w:rsid w:val="15C7090C"/>
    <w:rsid w:val="198C11B0"/>
    <w:rsid w:val="19CE77DF"/>
    <w:rsid w:val="1B5A0AB8"/>
    <w:rsid w:val="1B6119F9"/>
    <w:rsid w:val="20A2163F"/>
    <w:rsid w:val="21D07FA1"/>
    <w:rsid w:val="2C9B6851"/>
    <w:rsid w:val="2CE04824"/>
    <w:rsid w:val="3B3A6F9E"/>
    <w:rsid w:val="445F3A37"/>
    <w:rsid w:val="463220A8"/>
    <w:rsid w:val="4C017B05"/>
    <w:rsid w:val="53236894"/>
    <w:rsid w:val="57E24D0B"/>
    <w:rsid w:val="5D4D74E8"/>
    <w:rsid w:val="71A03E96"/>
    <w:rsid w:val="7335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5"/>
    <w:qFormat/>
    <w:uiPriority w:val="1"/>
    <w:pPr>
      <w:spacing w:before="48"/>
      <w:ind w:left="120" w:firstLine="640"/>
    </w:pPr>
    <w:rPr>
      <w:rFonts w:cstheme="minorBidi"/>
      <w:sz w:val="32"/>
      <w:szCs w:val="32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Body Text Indent"/>
    <w:basedOn w:val="1"/>
    <w:link w:val="20"/>
    <w:semiHidden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19"/>
    <w:qFormat/>
    <w:uiPriority w:val="99"/>
    <w:rPr>
      <w:rFonts w:ascii="宋体" w:hAnsi="Courier New" w:cs="宋体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4"/>
    <w:link w:val="21"/>
    <w:semiHidden/>
    <w:unhideWhenUsed/>
    <w:qFormat/>
    <w:uiPriority w:val="99"/>
    <w:pPr>
      <w:ind w:firstLine="420" w:firstLineChars="200"/>
    </w:pPr>
  </w:style>
  <w:style w:type="table" w:styleId="10">
    <w:name w:val="Table Grid"/>
    <w:basedOn w:val="9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6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rFonts w:ascii="Calibri" w:hAnsi="Calibri"/>
    </w:rPr>
  </w:style>
  <w:style w:type="character" w:customStyle="1" w:styleId="15">
    <w:name w:val="正文文本 字符"/>
    <w:basedOn w:val="11"/>
    <w:link w:val="2"/>
    <w:qFormat/>
    <w:uiPriority w:val="1"/>
    <w:rPr>
      <w:rFonts w:ascii="Times New Roman" w:hAnsi="Times New Roman" w:eastAsia="宋体"/>
      <w:sz w:val="32"/>
      <w:szCs w:val="32"/>
    </w:rPr>
  </w:style>
  <w:style w:type="paragraph" w:customStyle="1" w:styleId="16">
    <w:name w:val="正文-公1"/>
    <w:basedOn w:val="1"/>
    <w:qFormat/>
    <w:uiPriority w:val="99"/>
    <w:pPr>
      <w:autoSpaceDE w:val="0"/>
      <w:autoSpaceDN w:val="0"/>
      <w:snapToGrid w:val="0"/>
      <w:spacing w:line="560" w:lineRule="exact"/>
      <w:ind w:firstLine="200" w:firstLineChars="200"/>
    </w:pPr>
    <w:rPr>
      <w:rFonts w:eastAsia="仿宋_GB2312" w:cs="仿宋_GB2312"/>
      <w:kern w:val="0"/>
      <w:sz w:val="32"/>
      <w:szCs w:val="32"/>
    </w:rPr>
  </w:style>
  <w:style w:type="paragraph" w:customStyle="1" w:styleId="17">
    <w:name w:val="表格"/>
    <w:basedOn w:val="1"/>
    <w:link w:val="18"/>
    <w:qFormat/>
    <w:uiPriority w:val="0"/>
    <w:pPr>
      <w:autoSpaceDE w:val="0"/>
      <w:autoSpaceDN w:val="0"/>
      <w:snapToGrid w:val="0"/>
    </w:pPr>
    <w:rPr>
      <w:rFonts w:eastAsia="仿宋_GB2312"/>
      <w:sz w:val="28"/>
      <w:szCs w:val="28"/>
    </w:rPr>
  </w:style>
  <w:style w:type="character" w:customStyle="1" w:styleId="18">
    <w:name w:val="表格 字符"/>
    <w:basedOn w:val="11"/>
    <w:link w:val="1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character" w:customStyle="1" w:styleId="19">
    <w:name w:val="纯文本 字符"/>
    <w:basedOn w:val="11"/>
    <w:link w:val="5"/>
    <w:qFormat/>
    <w:uiPriority w:val="99"/>
    <w:rPr>
      <w:rFonts w:ascii="宋体" w:hAnsi="Courier New" w:eastAsia="宋体" w:cs="宋体"/>
      <w:szCs w:val="24"/>
    </w:rPr>
  </w:style>
  <w:style w:type="character" w:customStyle="1" w:styleId="20">
    <w:name w:val="正文文本缩进 字符"/>
    <w:basedOn w:val="11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正文文本首行缩进 2 字符"/>
    <w:basedOn w:val="20"/>
    <w:link w:val="8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1476</Words>
  <Characters>1515</Characters>
  <Lines>16</Lines>
  <Paragraphs>4</Paragraphs>
  <TotalTime>15</TotalTime>
  <ScaleCrop>false</ScaleCrop>
  <LinksUpToDate>false</LinksUpToDate>
  <CharactersWithSpaces>1888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2022-04-05T08:40:00Z</dcterms:created>
  <dc:creator>Tao Frank</dc:creator>
  <cp:lastModifiedBy>Administrator</cp:lastModifiedBy>
  <cp:lastPrinted>2022-10-25T05:55:18Z</cp:lastPrinted>
  <dcterms:modified xsi:type="dcterms:W3CDTF">2022-10-25T05:56:33Z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87985B2EDF554A358553F13DCE41C48C</vt:lpwstr>
  </property>
</Properties>
</file>